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6F001E7A" w:rsidR="00E93460" w:rsidRPr="000B1B6A" w:rsidRDefault="00FA0214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60288" behindDoc="1" locked="0" layoutInCell="1" allowOverlap="1" wp14:anchorId="13F6DC3E" wp14:editId="006BE61B">
              <wp:simplePos x="0" y="0"/>
              <wp:positionH relativeFrom="column">
                <wp:posOffset>4819650</wp:posOffset>
              </wp:positionH>
              <wp:positionV relativeFrom="paragraph">
                <wp:posOffset>-457200</wp:posOffset>
              </wp:positionV>
              <wp:extent cx="1581150" cy="1216269"/>
              <wp:effectExtent l="0" t="0" r="0" b="3175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41A28EA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446EAC5" w14:textId="4FEDE9C2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A2F">
        <w:rPr>
          <w:rFonts w:ascii="Times New Roman" w:hAnsi="Times New Roman" w:cs="Times New Roman"/>
          <w:b/>
          <w:sz w:val="72"/>
        </w:rPr>
        <w:br/>
      </w:r>
      <w:r w:rsidR="009C5A2F">
        <w:rPr>
          <w:rFonts w:ascii="Times New Roman" w:hAnsi="Times New Roman" w:cs="Times New Roman"/>
          <w:sz w:val="72"/>
        </w:rPr>
        <w:br/>
      </w:r>
      <w:r w:rsidR="00E62003">
        <w:rPr>
          <w:rFonts w:ascii="Times New Roman" w:hAnsi="Times New Roman" w:cs="Times New Roman"/>
          <w:b/>
          <w:sz w:val="72"/>
          <w:szCs w:val="56"/>
        </w:rPr>
        <w:t>PODCAST</w:t>
      </w:r>
      <w:r w:rsidR="000675E0">
        <w:rPr>
          <w:rFonts w:ascii="Times New Roman" w:hAnsi="Times New Roman" w:cs="Times New Roman"/>
          <w:b/>
          <w:sz w:val="72"/>
          <w:szCs w:val="56"/>
        </w:rPr>
        <w:t xml:space="preserve"> PRODUCTION TEAM</w:t>
      </w:r>
    </w:p>
    <w:p w14:paraId="7FA93C16" w14:textId="36A5257E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0675E0">
        <w:rPr>
          <w:rFonts w:ascii="Times New Roman" w:hAnsi="Times New Roman" w:cs="Times New Roman"/>
          <w:sz w:val="72"/>
          <w:szCs w:val="56"/>
        </w:rPr>
        <w:t>4</w:t>
      </w:r>
      <w:r w:rsidR="00E62003">
        <w:rPr>
          <w:rFonts w:ascii="Times New Roman" w:hAnsi="Times New Roman" w:cs="Times New Roman"/>
          <w:sz w:val="72"/>
          <w:szCs w:val="56"/>
        </w:rPr>
        <w:t>5</w:t>
      </w:r>
      <w:r w:rsidR="00552713" w:rsidRPr="00552713">
        <w:rPr>
          <w:rFonts w:ascii="Times New Roman" w:hAnsi="Times New Roman" w:cs="Times New Roman"/>
          <w:sz w:val="72"/>
          <w:szCs w:val="56"/>
        </w:rPr>
        <w:t>0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1A7324DC" w14:textId="35FC0400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FA0214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D508096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1C5E0BC" w14:textId="2F4B77D2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D407FDD" w14:textId="2E76338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7A48237" w14:textId="30D41E5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2B97176" w14:textId="77777777" w:rsidR="000675E0" w:rsidRPr="000675E0" w:rsidRDefault="000675E0" w:rsidP="000675E0">
      <w:pPr>
        <w:rPr>
          <w:rFonts w:ascii="Times New Roman" w:hAnsi="Times New Roman" w:cs="Times New Roman"/>
          <w:b/>
          <w:sz w:val="24"/>
          <w:u w:val="single"/>
        </w:rPr>
      </w:pPr>
      <w:r w:rsidRPr="000675E0">
        <w:rPr>
          <w:rFonts w:ascii="Times New Roman" w:hAnsi="Times New Roman" w:cs="Times New Roman"/>
          <w:b/>
          <w:sz w:val="24"/>
          <w:u w:val="single"/>
        </w:rPr>
        <w:t>Description</w:t>
      </w:r>
    </w:p>
    <w:p w14:paraId="2B57BB6A" w14:textId="77777777" w:rsidR="00E62003" w:rsidRPr="00E62003" w:rsidRDefault="00E62003" w:rsidP="00E62003">
      <w:pPr>
        <w:rPr>
          <w:rFonts w:ascii="Times New Roman" w:hAnsi="Times New Roman" w:cs="Times New Roman"/>
          <w:sz w:val="24"/>
        </w:rPr>
      </w:pPr>
      <w:r w:rsidRPr="00E62003">
        <w:rPr>
          <w:rFonts w:ascii="Times New Roman" w:hAnsi="Times New Roman" w:cs="Times New Roman"/>
          <w:sz w:val="24"/>
        </w:rPr>
        <w:t>Podcasts usually feature one or more hosts engaged in a discussion about a particular topic or current event. Discussion and content within a podcast can range from carefully scripted to totally improvised. Podcasts combine elaborate and artistic sound production with thematic concerns ranging from scientific research to slice-of-life journalism.  Team members will demonstrate their ability to engage a target audience by creating a 3:00 – 5:00 minute podcast on the provided topic.</w:t>
      </w:r>
    </w:p>
    <w:p w14:paraId="284C44B9" w14:textId="77777777" w:rsidR="000675E0" w:rsidRPr="000675E0" w:rsidRDefault="000675E0" w:rsidP="000675E0">
      <w:pPr>
        <w:rPr>
          <w:rFonts w:ascii="Times New Roman" w:hAnsi="Times New Roman" w:cs="Times New Roman"/>
          <w:b/>
          <w:sz w:val="24"/>
          <w:u w:val="single"/>
        </w:rPr>
      </w:pPr>
      <w:r w:rsidRPr="000675E0">
        <w:rPr>
          <w:rFonts w:ascii="Times New Roman" w:hAnsi="Times New Roman" w:cs="Times New Roman"/>
          <w:b/>
          <w:sz w:val="24"/>
          <w:u w:val="single"/>
        </w:rPr>
        <w:t>Topic</w:t>
      </w:r>
    </w:p>
    <w:p w14:paraId="456058E8" w14:textId="77777777" w:rsidR="00FA0214" w:rsidRDefault="00E62003" w:rsidP="00FA0214">
      <w:pPr>
        <w:pStyle w:val="NormalWeb"/>
        <w:spacing w:before="0" w:beforeAutospacing="0" w:after="0" w:afterAutospacing="0"/>
      </w:pPr>
      <w:r w:rsidRPr="00E62003">
        <w:t xml:space="preserve">Create a 3:00 – 5:00 minute podcast </w:t>
      </w:r>
      <w:r w:rsidR="00FA0214" w:rsidRPr="00FA0214">
        <w:rPr>
          <w:color w:val="000000"/>
          <w:szCs w:val="22"/>
        </w:rPr>
        <w:t xml:space="preserve">showcasing the impact and sustainability of TikTok compared to other forms of social media video </w:t>
      </w:r>
      <w:r w:rsidR="00FA0214" w:rsidRPr="00FA0214">
        <w:rPr>
          <w:color w:val="000000"/>
        </w:rPr>
        <w:t>platforms.</w:t>
      </w:r>
      <w:r w:rsidR="00FA0214">
        <w:rPr>
          <w:rFonts w:ascii="Arial" w:hAnsi="Arial" w:cs="Arial"/>
          <w:color w:val="000000"/>
          <w:sz w:val="22"/>
          <w:szCs w:val="22"/>
        </w:rPr>
        <w:t> </w:t>
      </w:r>
    </w:p>
    <w:p w14:paraId="6DD8508B" w14:textId="67AAAB07" w:rsidR="00E62003" w:rsidRPr="00FA0214" w:rsidRDefault="00E62003" w:rsidP="00E62003">
      <w:pPr>
        <w:rPr>
          <w:rFonts w:ascii="Times New Roman" w:hAnsi="Times New Roman" w:cs="Times New Roman"/>
          <w:sz w:val="10"/>
        </w:rPr>
      </w:pPr>
    </w:p>
    <w:p w14:paraId="6CBF2F0F" w14:textId="77777777" w:rsidR="000675E0" w:rsidRPr="000675E0" w:rsidRDefault="000675E0" w:rsidP="000675E0">
      <w:pPr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 xml:space="preserve">Teams who do </w:t>
      </w:r>
      <w:r w:rsidRPr="000675E0">
        <w:rPr>
          <w:rFonts w:ascii="Times New Roman" w:hAnsi="Times New Roman" w:cs="Times New Roman"/>
          <w:i/>
          <w:sz w:val="24"/>
        </w:rPr>
        <w:t>not</w:t>
      </w:r>
      <w:r w:rsidRPr="000675E0">
        <w:rPr>
          <w:rFonts w:ascii="Times New Roman" w:hAnsi="Times New Roman" w:cs="Times New Roman"/>
          <w:sz w:val="24"/>
        </w:rPr>
        <w:t xml:space="preserve"> submit an entry following this topic will be </w:t>
      </w:r>
      <w:r w:rsidRPr="000675E0">
        <w:rPr>
          <w:rFonts w:ascii="Times New Roman" w:hAnsi="Times New Roman" w:cs="Times New Roman"/>
          <w:i/>
          <w:sz w:val="24"/>
        </w:rPr>
        <w:t>disqualified</w:t>
      </w:r>
      <w:r w:rsidRPr="000675E0">
        <w:rPr>
          <w:rFonts w:ascii="Times New Roman" w:hAnsi="Times New Roman" w:cs="Times New Roman"/>
          <w:sz w:val="24"/>
        </w:rPr>
        <w:t>.</w:t>
      </w:r>
    </w:p>
    <w:p w14:paraId="549C1757" w14:textId="77777777" w:rsidR="000675E0" w:rsidRPr="000675E0" w:rsidRDefault="000675E0" w:rsidP="000B052D">
      <w:pPr>
        <w:spacing w:line="240" w:lineRule="auto"/>
        <w:contextualSpacing/>
        <w:rPr>
          <w:rFonts w:ascii="Times New Roman" w:hAnsi="Times New Roman" w:cs="Times New Roman"/>
          <w:sz w:val="16"/>
          <w:szCs w:val="24"/>
        </w:rPr>
      </w:pPr>
    </w:p>
    <w:p w14:paraId="35FC47CA" w14:textId="77777777" w:rsidR="000675E0" w:rsidRPr="000675E0" w:rsidRDefault="000675E0" w:rsidP="000675E0">
      <w:pPr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675E0">
        <w:rPr>
          <w:rFonts w:ascii="Times New Roman" w:hAnsi="Times New Roman" w:cs="Times New Roman"/>
          <w:b/>
          <w:smallCaps/>
          <w:sz w:val="28"/>
          <w:szCs w:val="24"/>
          <w:u w:val="single"/>
        </w:rPr>
        <w:t>judging procedure</w:t>
      </w:r>
    </w:p>
    <w:p w14:paraId="79F87F7C" w14:textId="77777777" w:rsidR="000675E0" w:rsidRPr="000675E0" w:rsidRDefault="000675E0" w:rsidP="000675E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As a team of judges, formulate two to three questions to ask at the conclusion of the presentation.  Be sure to ask the same questions of each team.</w:t>
      </w:r>
    </w:p>
    <w:p w14:paraId="4D3FA49E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Teams will present before a panel of judges and timekeeper.</w:t>
      </w:r>
    </w:p>
    <w:p w14:paraId="1D9B22E2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 xml:space="preserve">The length of set-up will be no more than three (3) minutes.  </w:t>
      </w:r>
    </w:p>
    <w:p w14:paraId="6395F7A4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The length of the presentation will be no more than ten (10) minutes; followed by judges’ questions not to exceed five (5) minutes.</w:t>
      </w:r>
    </w:p>
    <w:p w14:paraId="0B4A299F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Excuse teams upon completion of judges’ questions.</w:t>
      </w:r>
    </w:p>
    <w:p w14:paraId="372B6079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b/>
          <w:sz w:val="24"/>
        </w:rPr>
        <w:t>There can be no ties in the top ten (10) teams.</w:t>
      </w:r>
      <w:r w:rsidRPr="000675E0">
        <w:rPr>
          <w:rFonts w:ascii="Times New Roman" w:hAnsi="Times New Roman" w:cs="Times New Roman"/>
          <w:sz w:val="24"/>
        </w:rPr>
        <w:t xml:space="preserve">  It is the responsibility of the judges to break any ties.</w:t>
      </w:r>
    </w:p>
    <w:p w14:paraId="1620E624" w14:textId="77777777" w:rsidR="000675E0" w:rsidRPr="000675E0" w:rsidRDefault="000675E0" w:rsidP="000675E0">
      <w:pPr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Administrator will fill out ranking sheet prior to dismissing the judges.</w:t>
      </w:r>
    </w:p>
    <w:p w14:paraId="0729A0F0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If more than one (1) section is necessary, finalists will be determined by selecting an equal number from each section.</w:t>
      </w:r>
    </w:p>
    <w:p w14:paraId="630FD0F5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Give administrator all Judges’ Scoring Rubrics, Judge Comment Sheets and contest materials.</w:t>
      </w:r>
    </w:p>
    <w:p w14:paraId="70D02290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</w:rPr>
      </w:pPr>
      <w:r w:rsidRPr="000675E0">
        <w:rPr>
          <w:rFonts w:ascii="Times New Roman" w:hAnsi="Times New Roman" w:cs="Times New Roman"/>
          <w:sz w:val="24"/>
        </w:rPr>
        <w:t>No audience is allowed in the contest room.</w:t>
      </w:r>
    </w:p>
    <w:p w14:paraId="7BCAED2A" w14:textId="77777777" w:rsidR="000675E0" w:rsidRPr="003A66BC" w:rsidRDefault="000675E0" w:rsidP="000675E0">
      <w:pPr>
        <w:widowControl w:val="0"/>
        <w:tabs>
          <w:tab w:val="left" w:pos="-360"/>
          <w:tab w:val="left" w:pos="0"/>
        </w:tabs>
        <w:spacing w:after="0"/>
        <w:ind w:right="450"/>
      </w:pPr>
    </w:p>
    <w:p w14:paraId="223F52E5" w14:textId="7EDA1C9F" w:rsidR="00552713" w:rsidRPr="000675E0" w:rsidRDefault="00552713" w:rsidP="00552713">
      <w:pPr>
        <w:widowControl w:val="0"/>
        <w:tabs>
          <w:tab w:val="left" w:pos="-360"/>
          <w:tab w:val="left" w:pos="0"/>
        </w:tabs>
        <w:spacing w:after="0"/>
        <w:ind w:left="540" w:right="450" w:hanging="360"/>
        <w:rPr>
          <w:rFonts w:ascii="Times New Roman" w:hAnsi="Times New Roman" w:cs="Times New Roman"/>
          <w:sz w:val="6"/>
          <w:szCs w:val="24"/>
        </w:rPr>
      </w:pPr>
    </w:p>
    <w:p w14:paraId="1FAD3D8F" w14:textId="2C729A17" w:rsidR="00552713" w:rsidRPr="00552713" w:rsidRDefault="00552713" w:rsidP="00552713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Sample Judge Questions</w:t>
      </w:r>
    </w:p>
    <w:p w14:paraId="08F3A2E7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challenges did your team face when creating this project?</w:t>
      </w:r>
    </w:p>
    <w:p w14:paraId="05BD2B8C" w14:textId="37515F69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 xml:space="preserve">What research did your team conduct prior to creating your </w:t>
      </w:r>
      <w:r w:rsidR="00E62003">
        <w:rPr>
          <w:rFonts w:ascii="Times New Roman" w:hAnsi="Times New Roman" w:cs="Times New Roman"/>
        </w:rPr>
        <w:t>podcast</w:t>
      </w:r>
      <w:r w:rsidRPr="0067631C">
        <w:rPr>
          <w:rFonts w:ascii="Times New Roman" w:hAnsi="Times New Roman" w:cs="Times New Roman"/>
        </w:rPr>
        <w:t>?</w:t>
      </w:r>
    </w:p>
    <w:p w14:paraId="453C531B" w14:textId="1E8FB48D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 xml:space="preserve">Who do you feel will enjoy your </w:t>
      </w:r>
      <w:r w:rsidR="00E62003">
        <w:rPr>
          <w:rFonts w:ascii="Times New Roman" w:hAnsi="Times New Roman" w:cs="Times New Roman"/>
        </w:rPr>
        <w:t>podcast</w:t>
      </w:r>
      <w:r w:rsidRPr="0067631C">
        <w:rPr>
          <w:rFonts w:ascii="Times New Roman" w:hAnsi="Times New Roman" w:cs="Times New Roman"/>
        </w:rPr>
        <w:t xml:space="preserve"> message?</w:t>
      </w:r>
    </w:p>
    <w:p w14:paraId="364D03F5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Why did you choose the software and equipment did your team use for this project?</w:t>
      </w:r>
    </w:p>
    <w:p w14:paraId="439D9CFA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part of this project is your team the most proud of?</w:t>
      </w:r>
    </w:p>
    <w:p w14:paraId="109C0DE5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 xml:space="preserve">What audio adjustments would you make if redoing this project? </w:t>
      </w:r>
    </w:p>
    <w:p w14:paraId="2878418A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task took the longest in the editing process?</w:t>
      </w:r>
    </w:p>
    <w:p w14:paraId="287712B1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problem solving skills did you apply in this event?</w:t>
      </w:r>
    </w:p>
    <w:p w14:paraId="03161263" w14:textId="77777777" w:rsidR="000675E0" w:rsidRDefault="000675E0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GoBack"/>
      <w:bookmarkEnd w:id="1"/>
    </w:p>
    <w:p w14:paraId="5659415C" w14:textId="476E9C52" w:rsidR="00552713" w:rsidRP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3EAD08A0" w14:textId="6D1F661F" w:rsidR="00552713" w:rsidRPr="00552713" w:rsidRDefault="00552713" w:rsidP="00FA0214">
      <w:pPr>
        <w:jc w:val="center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 xml:space="preserve">Refer to </w:t>
      </w:r>
      <w:hyperlink r:id="rId13" w:history="1">
        <w:r w:rsidRPr="00552713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Style &amp; Reference Manual</w:t>
        </w:r>
      </w:hyperlink>
      <w:r w:rsidRPr="00552713">
        <w:rPr>
          <w:rFonts w:ascii="Times New Roman" w:hAnsi="Times New Roman" w:cs="Times New Roman"/>
          <w:b/>
          <w:sz w:val="24"/>
          <w:szCs w:val="24"/>
        </w:rPr>
        <w:t xml:space="preserve"> for MLA Report Style and Works Cited format.</w:t>
      </w:r>
    </w:p>
    <w:sectPr w:rsidR="00552713" w:rsidRPr="00552713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68E07" w14:textId="77777777" w:rsidR="00A334B9" w:rsidRDefault="00A334B9" w:rsidP="004E452E">
      <w:pPr>
        <w:spacing w:after="0" w:line="240" w:lineRule="auto"/>
      </w:pPr>
      <w:r>
        <w:separator/>
      </w:r>
    </w:p>
  </w:endnote>
  <w:endnote w:type="continuationSeparator" w:id="0">
    <w:p w14:paraId="2E93299D" w14:textId="77777777" w:rsidR="00A334B9" w:rsidRDefault="00A334B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5D6AFFF2">
          <wp:simplePos x="0" y="0"/>
          <wp:positionH relativeFrom="column">
            <wp:posOffset>5105400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E1B9D" w14:textId="77777777" w:rsidR="00A334B9" w:rsidRDefault="00A334B9" w:rsidP="004E452E">
      <w:pPr>
        <w:spacing w:after="0" w:line="240" w:lineRule="auto"/>
      </w:pPr>
      <w:r>
        <w:separator/>
      </w:r>
    </w:p>
  </w:footnote>
  <w:footnote w:type="continuationSeparator" w:id="0">
    <w:p w14:paraId="75091BDB" w14:textId="77777777" w:rsidR="00A334B9" w:rsidRDefault="00A334B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02CAC278" w:rsidR="004E452E" w:rsidRPr="00FF5550" w:rsidRDefault="00E6200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PODCAST</w:t>
    </w:r>
    <w:r w:rsidR="000675E0">
      <w:rPr>
        <w:rFonts w:ascii="Times New Roman" w:hAnsi="Times New Roman" w:cs="Times New Roman"/>
        <w:szCs w:val="24"/>
      </w:rPr>
      <w:t xml:space="preserve"> PRODUCTION TEAM</w:t>
    </w:r>
  </w:p>
  <w:p w14:paraId="745A0B9A" w14:textId="60C43049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FA0214">
      <w:rPr>
        <w:rFonts w:ascii="Times New Roman" w:hAnsi="Times New Roman" w:cs="Times New Roman"/>
        <w:szCs w:val="24"/>
      </w:rPr>
      <w:t>2</w:t>
    </w:r>
  </w:p>
  <w:p w14:paraId="3D7C07AF" w14:textId="1AEDBFE6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A0214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A0214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0122D"/>
    <w:multiLevelType w:val="multilevel"/>
    <w:tmpl w:val="E97A7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675E0"/>
    <w:rsid w:val="00082C44"/>
    <w:rsid w:val="000B052D"/>
    <w:rsid w:val="000B1B6A"/>
    <w:rsid w:val="001834C7"/>
    <w:rsid w:val="001A2C02"/>
    <w:rsid w:val="001B7C3F"/>
    <w:rsid w:val="001C3FBA"/>
    <w:rsid w:val="00214A84"/>
    <w:rsid w:val="0023113E"/>
    <w:rsid w:val="002637E5"/>
    <w:rsid w:val="00267718"/>
    <w:rsid w:val="00320D77"/>
    <w:rsid w:val="00360E75"/>
    <w:rsid w:val="00481623"/>
    <w:rsid w:val="004E452E"/>
    <w:rsid w:val="004F700F"/>
    <w:rsid w:val="0052691A"/>
    <w:rsid w:val="00552713"/>
    <w:rsid w:val="005532C3"/>
    <w:rsid w:val="00576C66"/>
    <w:rsid w:val="005A0D13"/>
    <w:rsid w:val="005A4F28"/>
    <w:rsid w:val="00616537"/>
    <w:rsid w:val="006561BF"/>
    <w:rsid w:val="00663FBE"/>
    <w:rsid w:val="006C5DDB"/>
    <w:rsid w:val="00703D4E"/>
    <w:rsid w:val="00713FFD"/>
    <w:rsid w:val="007B2DDB"/>
    <w:rsid w:val="00811896"/>
    <w:rsid w:val="008210C5"/>
    <w:rsid w:val="009A6091"/>
    <w:rsid w:val="009C5A2F"/>
    <w:rsid w:val="009E7D4C"/>
    <w:rsid w:val="00A334B9"/>
    <w:rsid w:val="00AB23DD"/>
    <w:rsid w:val="00AD58CA"/>
    <w:rsid w:val="00AE7C3B"/>
    <w:rsid w:val="00AF7D0B"/>
    <w:rsid w:val="00B063E3"/>
    <w:rsid w:val="00B13298"/>
    <w:rsid w:val="00BB5DCF"/>
    <w:rsid w:val="00BC3A4C"/>
    <w:rsid w:val="00BD03C7"/>
    <w:rsid w:val="00BD0BF4"/>
    <w:rsid w:val="00C376B9"/>
    <w:rsid w:val="00C71415"/>
    <w:rsid w:val="00C81368"/>
    <w:rsid w:val="00D0120A"/>
    <w:rsid w:val="00D40F40"/>
    <w:rsid w:val="00DB0844"/>
    <w:rsid w:val="00DB7E3C"/>
    <w:rsid w:val="00DC13B6"/>
    <w:rsid w:val="00DF7483"/>
    <w:rsid w:val="00E62003"/>
    <w:rsid w:val="00E85B96"/>
    <w:rsid w:val="00E935B5"/>
    <w:rsid w:val="00F10CFE"/>
    <w:rsid w:val="00F212DB"/>
    <w:rsid w:val="00F717AF"/>
    <w:rsid w:val="00F73D1B"/>
    <w:rsid w:val="00F93FBC"/>
    <w:rsid w:val="00F9531F"/>
    <w:rsid w:val="00FA0214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75E0"/>
  </w:style>
  <w:style w:type="paragraph" w:styleId="NormalWeb">
    <w:name w:val="Normal (Web)"/>
    <w:basedOn w:val="Normal"/>
    <w:uiPriority w:val="99"/>
    <w:semiHidden/>
    <w:unhideWhenUsed/>
    <w:rsid w:val="00FA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pa.org/sdownload/2016-17_SPS_Style_Reference_Manual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D6EDE7-CD0C-4D67-98D0-10985A16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2019-10-22T14:15:00Z</cp:lastPrinted>
  <dcterms:created xsi:type="dcterms:W3CDTF">2021-08-21T16:20:00Z</dcterms:created>
  <dcterms:modified xsi:type="dcterms:W3CDTF">2021-08-21T16:20:00Z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